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BAF3" w14:textId="69F37C1F" w:rsidR="00DB5A00" w:rsidRDefault="00A73E9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UŚ/R/</w:t>
      </w:r>
      <w:r w:rsidR="00A53DFA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D41BC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4E107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959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1B261F" w14:textId="0058AADB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OGŁOSZENIE Nr UŚ/R/</w:t>
      </w:r>
      <w:r w:rsidR="00A53DFA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/202</w:t>
      </w:r>
      <w:r w:rsidR="00D41BCF">
        <w:rPr>
          <w:rFonts w:ascii="Times New Roman" w:hAnsi="Times New Roman"/>
          <w:sz w:val="24"/>
          <w:szCs w:val="24"/>
        </w:rPr>
        <w:t>2</w:t>
      </w:r>
    </w:p>
    <w:p w14:paraId="42922397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</w:t>
      </w:r>
      <w:del w:id="0" w:author="Jerzykowski i Wspólnicy. Sp.K." w:date="2022-10-11T11:20:00Z">
        <w:r w:rsidDel="00A6262C">
          <w:rPr>
            <w:rFonts w:ascii="Times New Roman" w:hAnsi="Times New Roman"/>
            <w:sz w:val="24"/>
            <w:szCs w:val="24"/>
          </w:rPr>
          <w:delText>U</w:delText>
        </w:r>
      </w:del>
      <w:r>
        <w:rPr>
          <w:rFonts w:ascii="Times New Roman" w:hAnsi="Times New Roman"/>
          <w:sz w:val="24"/>
          <w:szCs w:val="24"/>
        </w:rPr>
        <w:t xml:space="preserve"> OFERT  O UDZIELANIE ŚWIADCZEŃ OPIEKI  ZDROWOTNEJ</w:t>
      </w:r>
    </w:p>
    <w:p w14:paraId="7B6C37C3" w14:textId="77777777" w:rsidR="00DB5A00" w:rsidRDefault="00A73E97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85142100-7  - Usługi fizjoterapii</w:t>
      </w:r>
    </w:p>
    <w:p w14:paraId="01A420DD" w14:textId="77777777" w:rsidR="00DB5A00" w:rsidRDefault="00A73E97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85312500-4 – Usługi rehabilitacyjne</w:t>
      </w:r>
    </w:p>
    <w:p w14:paraId="108D7CDA" w14:textId="77777777" w:rsidR="00DB5A00" w:rsidRDefault="00A73E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EFB846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12194D" w14:textId="235C9315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ustawy z dnia 15 kwietnia 2011r. o działalno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leczniczej (</w:t>
      </w:r>
      <w:r w:rsidR="003A18C4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Dz.U. z 20</w:t>
      </w:r>
      <w:r w:rsidR="003E4906">
        <w:rPr>
          <w:rFonts w:ascii="Times New Roman" w:hAnsi="Times New Roman"/>
          <w:sz w:val="24"/>
          <w:szCs w:val="24"/>
        </w:rPr>
        <w:t>2</w:t>
      </w:r>
      <w:r w:rsidR="000039A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r. poz. </w:t>
      </w:r>
      <w:r w:rsidR="000039A4">
        <w:rPr>
          <w:rFonts w:ascii="Times New Roman" w:hAnsi="Times New Roman"/>
          <w:sz w:val="24"/>
          <w:szCs w:val="24"/>
        </w:rPr>
        <w:t>633</w:t>
      </w:r>
      <w:r>
        <w:rPr>
          <w:rFonts w:ascii="Times New Roman" w:hAnsi="Times New Roman"/>
          <w:sz w:val="24"/>
          <w:szCs w:val="24"/>
        </w:rPr>
        <w:t xml:space="preserve"> r., z póź.zm.) oraz ustawy z dnia 27 sierpnia 2004 r. o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wiadczeniach opieki zdrowotnej finansowanej ze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rodków publicznych (</w:t>
      </w:r>
      <w:r w:rsidR="003A18C4">
        <w:rPr>
          <w:rFonts w:ascii="Times New Roman" w:hAnsi="Times New Roman"/>
          <w:sz w:val="24"/>
          <w:szCs w:val="24"/>
        </w:rPr>
        <w:t xml:space="preserve">tj. </w:t>
      </w:r>
      <w:r>
        <w:rPr>
          <w:rFonts w:ascii="Times New Roman" w:hAnsi="Times New Roman"/>
          <w:sz w:val="24"/>
          <w:szCs w:val="24"/>
        </w:rPr>
        <w:t>Dz.U. z 20</w:t>
      </w:r>
      <w:r w:rsidR="00927E10">
        <w:rPr>
          <w:rFonts w:ascii="Times New Roman" w:hAnsi="Times New Roman"/>
          <w:sz w:val="24"/>
          <w:szCs w:val="24"/>
        </w:rPr>
        <w:t>2</w:t>
      </w:r>
      <w:r w:rsidR="003A18C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r. poz. 1</w:t>
      </w:r>
      <w:r w:rsidR="003A18C4">
        <w:rPr>
          <w:rFonts w:ascii="Times New Roman" w:hAnsi="Times New Roman"/>
          <w:sz w:val="24"/>
          <w:szCs w:val="24"/>
        </w:rPr>
        <w:t>285</w:t>
      </w:r>
      <w:r>
        <w:rPr>
          <w:rFonts w:ascii="Times New Roman" w:hAnsi="Times New Roman"/>
          <w:sz w:val="24"/>
          <w:szCs w:val="24"/>
        </w:rPr>
        <w:t xml:space="preserve">  ze zm.). </w:t>
      </w:r>
    </w:p>
    <w:p w14:paraId="7B61669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A8A4B9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„Uzdrowisko Świnoujście” S.A.  w Świnoujściu</w:t>
      </w:r>
    </w:p>
    <w:p w14:paraId="7AC43FEB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55D51E18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06525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006521E6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D225EF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o 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zdrowotnej przez osoby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ce zawód fizjoterapeuty lub technika masażysty.</w:t>
      </w:r>
    </w:p>
    <w:p w14:paraId="13061034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A85C9A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57F5653F" w14:textId="0700650C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 xml:space="preserve">Przedmiotem zamówienia jest: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przez osoby 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 xml:space="preserve">ce zawód fizjoterapeuty lub technika masażysty  </w:t>
      </w:r>
      <w:r>
        <w:rPr>
          <w:rFonts w:ascii="Times New Roman" w:hAnsi="Times New Roman"/>
          <w:sz w:val="24"/>
          <w:szCs w:val="24"/>
        </w:rPr>
        <w:t>dla pacjentów Uzdrowiska</w:t>
      </w:r>
      <w:r w:rsidR="00A6262C">
        <w:rPr>
          <w:rFonts w:ascii="Times New Roman" w:hAnsi="Times New Roman"/>
          <w:sz w:val="24"/>
          <w:szCs w:val="24"/>
        </w:rPr>
        <w:t xml:space="preserve"> Świnoujście S.A.</w:t>
      </w:r>
      <w:r>
        <w:rPr>
          <w:rFonts w:ascii="Times New Roman" w:hAnsi="Times New Roman"/>
          <w:sz w:val="24"/>
          <w:szCs w:val="24"/>
        </w:rPr>
        <w:t>, (kod CPV:.</w:t>
      </w:r>
      <w:r>
        <w:rPr>
          <w:rFonts w:ascii="Times New Roman" w:hAnsi="Times New Roman"/>
          <w:bCs/>
          <w:sz w:val="24"/>
          <w:szCs w:val="24"/>
        </w:rPr>
        <w:t xml:space="preserve"> 85142100-7, 85312500-4</w:t>
      </w:r>
      <w:r>
        <w:rPr>
          <w:rFonts w:ascii="Times New Roman" w:hAnsi="Times New Roman"/>
          <w:sz w:val="24"/>
          <w:szCs w:val="24"/>
        </w:rPr>
        <w:t>).</w:t>
      </w:r>
    </w:p>
    <w:p w14:paraId="7C3A11E7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Zlecone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wiadczenia obejmowa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:</w:t>
      </w:r>
    </w:p>
    <w:p w14:paraId="5ACDB9F6" w14:textId="77777777" w:rsidR="00DB5A00" w:rsidRDefault="00A73E9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świadczenia opieki zdrowotnej w zakresie fizjoterapii lub masażu leczniczego.</w:t>
      </w:r>
    </w:p>
    <w:p w14:paraId="2163F3B4" w14:textId="77777777" w:rsidR="00DB5A00" w:rsidRDefault="00A73E9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288F1FF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2AB8808E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894EA" w14:textId="1ACC5926" w:rsidR="00DB5A00" w:rsidRDefault="00A73E9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Okres obowiązywania umowy </w:t>
      </w:r>
      <w:r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3A18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57C7">
        <w:rPr>
          <w:rFonts w:ascii="Times New Roman" w:hAnsi="Times New Roman"/>
          <w:b/>
          <w:bCs/>
          <w:sz w:val="24"/>
          <w:szCs w:val="24"/>
        </w:rPr>
        <w:t>24</w:t>
      </w:r>
      <w:r w:rsidR="003A18C4">
        <w:rPr>
          <w:rFonts w:ascii="Times New Roman" w:hAnsi="Times New Roman"/>
          <w:b/>
          <w:bCs/>
          <w:sz w:val="24"/>
          <w:szCs w:val="24"/>
        </w:rPr>
        <w:t>.</w:t>
      </w:r>
      <w:r w:rsidR="00A53DFA">
        <w:rPr>
          <w:rFonts w:ascii="Times New Roman" w:hAnsi="Times New Roman"/>
          <w:b/>
          <w:bCs/>
          <w:sz w:val="24"/>
          <w:szCs w:val="24"/>
        </w:rPr>
        <w:t>10</w:t>
      </w:r>
      <w:r w:rsidR="003A18C4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3A18C4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dnia 31.12.202</w:t>
      </w:r>
      <w:r w:rsidR="003A18C4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46E599DE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4CB0B7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26244FD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18ED5C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mogą składać podmioty wykonujące działalność leczniczą lub osoby legitymujące się nabyciem fachowych kwalifikacji do udzielania świadczeń zdrowotnych  i spełniające wymagania określone w „Szczegółowych Warunkach Konkursu Ofert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sz w:val="24"/>
          <w:szCs w:val="24"/>
        </w:rPr>
        <w:t>Opieki</w:t>
      </w:r>
      <w:r>
        <w:rPr>
          <w:rFonts w:ascii="Times New Roman" w:hAnsi="Times New Roman"/>
          <w:sz w:val="24"/>
          <w:szCs w:val="24"/>
        </w:rPr>
        <w:t xml:space="preserve"> Zdrowotnej”.</w:t>
      </w:r>
    </w:p>
    <w:p w14:paraId="0956C9FA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F3058" w14:textId="3F90106C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Oferta  powinna być sporządzona na formularzu ofertowym, który wraz z Załącznikami do SWKO można pobrać </w:t>
      </w:r>
      <w:r>
        <w:rPr>
          <w:rFonts w:ascii="Times New Roman" w:hAnsi="Times New Roman"/>
          <w:b/>
          <w:sz w:val="24"/>
          <w:szCs w:val="24"/>
        </w:rPr>
        <w:t xml:space="preserve">od dnia </w:t>
      </w:r>
      <w:r w:rsidR="006B57C7">
        <w:rPr>
          <w:rFonts w:ascii="Times New Roman" w:hAnsi="Times New Roman"/>
          <w:b/>
          <w:sz w:val="24"/>
          <w:szCs w:val="24"/>
        </w:rPr>
        <w:t>14</w:t>
      </w:r>
      <w:r>
        <w:rPr>
          <w:rFonts w:ascii="Times New Roman" w:hAnsi="Times New Roman"/>
          <w:b/>
          <w:sz w:val="24"/>
          <w:szCs w:val="24"/>
        </w:rPr>
        <w:t>.</w:t>
      </w:r>
      <w:r w:rsidR="00A53DFA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.202</w:t>
      </w:r>
      <w:r w:rsidR="00D41BC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w Dziale Lecznictwa w Świnoujściu, ul. Nowowiejskiego 2 w godz. 7:00-15:00</w:t>
      </w:r>
      <w:r>
        <w:rPr>
          <w:rFonts w:ascii="Times New Roman" w:hAnsi="Times New Roman"/>
          <w:bCs/>
          <w:sz w:val="24"/>
          <w:szCs w:val="24"/>
        </w:rPr>
        <w:t xml:space="preserve"> od poniedziałku do piątku, </w:t>
      </w:r>
      <w:r>
        <w:rPr>
          <w:rFonts w:ascii="Times New Roman" w:hAnsi="Times New Roman"/>
          <w:sz w:val="24"/>
          <w:szCs w:val="24"/>
        </w:rPr>
        <w:t xml:space="preserve">tel. 91-327-95-20 </w:t>
      </w:r>
      <w:r>
        <w:rPr>
          <w:rFonts w:ascii="Times New Roman" w:hAnsi="Times New Roman"/>
          <w:bCs/>
          <w:sz w:val="24"/>
          <w:szCs w:val="24"/>
        </w:rPr>
        <w:t>lub ze strony internetowej www.uzdrowisko.pl</w:t>
      </w:r>
    </w:p>
    <w:p w14:paraId="4D3E8678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99603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BCEAE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8D470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EBF6C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67BCC3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ofert.</w:t>
      </w:r>
    </w:p>
    <w:p w14:paraId="7DC157B5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4EB6E8" w14:textId="2BB47F1E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Oferty należy składać pod rygorem odrzucenia, w formie pisemnej (z podpisanymi wszystkimi stronami dokumentów należących do oferty), w zamkni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 nr UŚ/R/</w:t>
      </w:r>
      <w:r w:rsidR="00586554">
        <w:rPr>
          <w:rFonts w:ascii="Times New Roman" w:hAnsi="Times New Roman"/>
          <w:b/>
          <w:bCs/>
          <w:sz w:val="24"/>
          <w:szCs w:val="24"/>
        </w:rPr>
        <w:t>10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D41BC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zdrowotnej”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konkurs: </w:t>
      </w:r>
      <w:r>
        <w:rPr>
          <w:rFonts w:ascii="Times New Roman" w:hAnsi="Times New Roman"/>
          <w:bCs/>
          <w:sz w:val="24"/>
          <w:szCs w:val="24"/>
        </w:rPr>
        <w:t xml:space="preserve">Sekretariat  ul. Nowowiejskiego 2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6B57C7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86554">
        <w:rPr>
          <w:rFonts w:ascii="Times New Roman" w:hAnsi="Times New Roman"/>
          <w:b/>
          <w:bCs/>
          <w:sz w:val="24"/>
          <w:szCs w:val="24"/>
        </w:rPr>
        <w:t>10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godziny 10:00.</w:t>
      </w:r>
    </w:p>
    <w:p w14:paraId="4FCBE1B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9FC216" w14:textId="24A984CA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>Oferta przesłana pocztą będzie potraktowana jako złożona w terminie, jeżeli wpłynie do siedziby  „Uzdrowisko Świnoujście” S.A. najpóźniej do dnia</w:t>
      </w:r>
      <w:r w:rsidR="000E299E">
        <w:rPr>
          <w:rFonts w:ascii="Times New Roman" w:hAnsi="Times New Roman"/>
          <w:bCs/>
          <w:sz w:val="24"/>
          <w:szCs w:val="24"/>
        </w:rPr>
        <w:t xml:space="preserve"> </w:t>
      </w:r>
      <w:r w:rsidR="006B57C7">
        <w:rPr>
          <w:rFonts w:ascii="Times New Roman" w:hAnsi="Times New Roman"/>
          <w:b/>
          <w:sz w:val="24"/>
          <w:szCs w:val="24"/>
        </w:rPr>
        <w:t>21.</w:t>
      </w:r>
      <w:r w:rsidR="00586554">
        <w:rPr>
          <w:rFonts w:ascii="Times New Roman" w:hAnsi="Times New Roman"/>
          <w:b/>
          <w:bCs/>
          <w:sz w:val="24"/>
          <w:szCs w:val="24"/>
        </w:rPr>
        <w:t>10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 xml:space="preserve"> r.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do godz. 10:00.</w:t>
      </w:r>
    </w:p>
    <w:p w14:paraId="1AE5A933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98CFE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otwarcia ofert.</w:t>
      </w:r>
    </w:p>
    <w:p w14:paraId="3C6C007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9EC42" w14:textId="1EDA01E6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Otwarcie ofert nast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 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konkurs, </w:t>
      </w:r>
      <w:r>
        <w:rPr>
          <w:rFonts w:ascii="Times New Roman" w:hAnsi="Times New Roman"/>
          <w:bCs/>
          <w:sz w:val="24"/>
          <w:szCs w:val="24"/>
        </w:rPr>
        <w:t>w sali konferencyjnej,</w:t>
      </w:r>
      <w:r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bCs/>
          <w:sz w:val="24"/>
          <w:szCs w:val="24"/>
        </w:rPr>
        <w:t>dniu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57C7">
        <w:rPr>
          <w:rFonts w:ascii="Times New Roman" w:hAnsi="Times New Roman"/>
          <w:b/>
          <w:bCs/>
          <w:sz w:val="24"/>
          <w:szCs w:val="24"/>
        </w:rPr>
        <w:t>21</w:t>
      </w:r>
      <w:r w:rsidR="003D4C5F">
        <w:rPr>
          <w:rFonts w:ascii="Times New Roman" w:hAnsi="Times New Roman"/>
          <w:b/>
          <w:bCs/>
          <w:sz w:val="24"/>
          <w:szCs w:val="24"/>
        </w:rPr>
        <w:t>.</w:t>
      </w:r>
      <w:r w:rsidR="00586554">
        <w:rPr>
          <w:rFonts w:ascii="Times New Roman" w:hAnsi="Times New Roman"/>
          <w:b/>
          <w:bCs/>
          <w:sz w:val="24"/>
          <w:szCs w:val="24"/>
        </w:rPr>
        <w:t>10</w:t>
      </w:r>
      <w:r w:rsid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78124D">
        <w:rPr>
          <w:rFonts w:ascii="Times New Roman" w:hAnsi="Times New Roman"/>
          <w:b/>
          <w:bCs/>
          <w:sz w:val="24"/>
          <w:szCs w:val="24"/>
        </w:rPr>
        <w:t xml:space="preserve"> r.  </w:t>
      </w:r>
      <w:r>
        <w:rPr>
          <w:rFonts w:ascii="Times New Roman" w:hAnsi="Times New Roman"/>
          <w:b/>
          <w:bCs/>
          <w:sz w:val="24"/>
          <w:szCs w:val="24"/>
        </w:rPr>
        <w:t>o godzinie 1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:00.</w:t>
      </w:r>
    </w:p>
    <w:p w14:paraId="12C96776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92D848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konkursu.</w:t>
      </w:r>
    </w:p>
    <w:p w14:paraId="438027C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82230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2 dni od terminu okre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złożenia w siedzibie</w:t>
      </w:r>
      <w:r w:rsidR="00927E10">
        <w:rPr>
          <w:rFonts w:ascii="Times New Roman" w:hAnsi="Times New Roman"/>
          <w:sz w:val="24"/>
          <w:szCs w:val="24"/>
        </w:rPr>
        <w:t xml:space="preserve"> </w:t>
      </w:r>
      <w:r w:rsidR="00927E10">
        <w:rPr>
          <w:rFonts w:ascii="Times New Roman" w:hAnsi="Times New Roman"/>
          <w:bCs/>
          <w:sz w:val="24"/>
          <w:szCs w:val="24"/>
        </w:rPr>
        <w:t>„Uzdrowisko Świnoujście” S.A</w:t>
      </w:r>
      <w:r>
        <w:rPr>
          <w:rFonts w:ascii="Times New Roman" w:hAnsi="Times New Roman"/>
          <w:sz w:val="24"/>
          <w:szCs w:val="24"/>
        </w:rPr>
        <w:t>.</w:t>
      </w:r>
    </w:p>
    <w:p w14:paraId="6985BBE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872F6A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VII. </w:t>
      </w:r>
      <w:r>
        <w:rPr>
          <w:rFonts w:ascii="Times New Roman" w:hAnsi="Times New Roman"/>
          <w:b/>
          <w:sz w:val="24"/>
          <w:szCs w:val="24"/>
        </w:rPr>
        <w:t>Termin zwi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: 30 dni od upływu terminu składania ofert.</w:t>
      </w:r>
    </w:p>
    <w:p w14:paraId="3F32D7D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8E2C64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VIII. </w:t>
      </w:r>
      <w:r>
        <w:rPr>
          <w:rFonts w:ascii="Times New Roman" w:hAnsi="Times New Roman"/>
          <w:b/>
          <w:sz w:val="24"/>
          <w:szCs w:val="24"/>
        </w:rPr>
        <w:t>Ogłaszaj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cy konkurs.</w:t>
      </w:r>
    </w:p>
    <w:p w14:paraId="1549CC67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333740" w14:textId="4A2DF583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Zastrzega sobie prawo do odwołania</w:t>
      </w:r>
      <w:r w:rsidR="00A6262C">
        <w:rPr>
          <w:rFonts w:ascii="Times New Roman" w:hAnsi="Times New Roman"/>
          <w:sz w:val="24"/>
          <w:szCs w:val="24"/>
        </w:rPr>
        <w:t>/unieważnienia postępowania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6262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konkursu ofert</w:t>
      </w:r>
      <w:r w:rsidR="00A6262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w całości lub części oraz </w:t>
      </w:r>
      <w:r w:rsidR="00A6262C">
        <w:rPr>
          <w:rFonts w:ascii="Times New Roman" w:hAnsi="Times New Roman"/>
          <w:sz w:val="24"/>
          <w:szCs w:val="24"/>
        </w:rPr>
        <w:t xml:space="preserve">zmiany </w:t>
      </w:r>
      <w:r>
        <w:rPr>
          <w:rFonts w:ascii="Times New Roman" w:hAnsi="Times New Roman"/>
          <w:sz w:val="24"/>
          <w:szCs w:val="24"/>
        </w:rPr>
        <w:t>terminu składania ofert bez podania przyczyn.</w:t>
      </w:r>
    </w:p>
    <w:p w14:paraId="06DB760F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CCED4" w14:textId="77777777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="003E4906">
        <w:rPr>
          <w:rFonts w:ascii="Times New Roman" w:hAnsi="Times New Roman"/>
          <w:bCs/>
          <w:sz w:val="24"/>
          <w:szCs w:val="24"/>
        </w:rPr>
        <w:t>Oferentom,</w:t>
      </w:r>
      <w:r>
        <w:rPr>
          <w:rFonts w:ascii="Times New Roman" w:hAnsi="Times New Roman"/>
          <w:bCs/>
          <w:sz w:val="24"/>
          <w:szCs w:val="24"/>
        </w:rPr>
        <w:t xml:space="preserve"> których interes prawny doznał uszczerbku w wyniku naruszenia przez „Uzdrowisko Świnoujście” S.A.  zasad przeprowadzania postępowania w sprawie zawarcia umowy o udzielanie świadczeń opieki zdrowotnej przysługują środki odwoławcze.</w:t>
      </w:r>
    </w:p>
    <w:p w14:paraId="19A76965" w14:textId="77777777" w:rsidR="00DB5A00" w:rsidRDefault="00DB5A00"/>
    <w:p w14:paraId="4682FB04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29E4B28E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5A2ACDB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0CCE1B0A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EFFB10" w14:textId="77777777" w:rsidR="00DB5A00" w:rsidRDefault="00A73E97">
      <w:pPr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667F8A00" w14:textId="77777777" w:rsidR="00DB5A00" w:rsidRDefault="00DB5A00"/>
    <w:p w14:paraId="45DDFF23" w14:textId="77777777" w:rsidR="00DB5A00" w:rsidRDefault="00DB5A00"/>
    <w:p w14:paraId="7091B316" w14:textId="77777777" w:rsidR="00DB5A00" w:rsidRDefault="00DB5A00"/>
    <w:sectPr w:rsidR="00DB5A00" w:rsidSect="004016BC">
      <w:footerReference w:type="default" r:id="rId7"/>
      <w:pgSz w:w="12240" w:h="15840"/>
      <w:pgMar w:top="1417" w:right="1417" w:bottom="1135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7674" w14:textId="77777777" w:rsidR="004446DA" w:rsidRDefault="004446DA" w:rsidP="003757B5">
      <w:pPr>
        <w:spacing w:after="0" w:line="240" w:lineRule="auto"/>
      </w:pPr>
      <w:r>
        <w:separator/>
      </w:r>
    </w:p>
  </w:endnote>
  <w:endnote w:type="continuationSeparator" w:id="0">
    <w:p w14:paraId="51B29783" w14:textId="77777777" w:rsidR="004446DA" w:rsidRDefault="004446DA" w:rsidP="0037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119645"/>
      <w:docPartObj>
        <w:docPartGallery w:val="Page Numbers (Bottom of Page)"/>
        <w:docPartUnique/>
      </w:docPartObj>
    </w:sdtPr>
    <w:sdtContent>
      <w:p w14:paraId="06739E30" w14:textId="77777777" w:rsidR="003757B5" w:rsidRDefault="00C8657D">
        <w:pPr>
          <w:pStyle w:val="Stopka"/>
          <w:jc w:val="right"/>
        </w:pPr>
        <w:r>
          <w:fldChar w:fldCharType="begin"/>
        </w:r>
        <w:r w:rsidR="00C8207E">
          <w:instrText xml:space="preserve"> PAGE   \* MERGEFORMAT </w:instrText>
        </w:r>
        <w:r>
          <w:fldChar w:fldCharType="separate"/>
        </w:r>
        <w:r w:rsidR="00974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884093" w14:textId="77777777" w:rsidR="003757B5" w:rsidRDefault="00375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63AC" w14:textId="77777777" w:rsidR="004446DA" w:rsidRDefault="004446DA" w:rsidP="003757B5">
      <w:pPr>
        <w:spacing w:after="0" w:line="240" w:lineRule="auto"/>
      </w:pPr>
      <w:r>
        <w:separator/>
      </w:r>
    </w:p>
  </w:footnote>
  <w:footnote w:type="continuationSeparator" w:id="0">
    <w:p w14:paraId="04B57F58" w14:textId="77777777" w:rsidR="004446DA" w:rsidRDefault="004446DA" w:rsidP="003757B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00"/>
    <w:rsid w:val="000000EB"/>
    <w:rsid w:val="000039A4"/>
    <w:rsid w:val="00026B47"/>
    <w:rsid w:val="000A594A"/>
    <w:rsid w:val="000A6D86"/>
    <w:rsid w:val="000E299E"/>
    <w:rsid w:val="001C40C5"/>
    <w:rsid w:val="001D26CB"/>
    <w:rsid w:val="00274770"/>
    <w:rsid w:val="00280EE1"/>
    <w:rsid w:val="003757B5"/>
    <w:rsid w:val="003A18C4"/>
    <w:rsid w:val="003B271F"/>
    <w:rsid w:val="003D4305"/>
    <w:rsid w:val="003D4C09"/>
    <w:rsid w:val="003D4C5F"/>
    <w:rsid w:val="003E4906"/>
    <w:rsid w:val="004016BC"/>
    <w:rsid w:val="00433959"/>
    <w:rsid w:val="004446DA"/>
    <w:rsid w:val="00480A18"/>
    <w:rsid w:val="004C0DB8"/>
    <w:rsid w:val="004E5EBA"/>
    <w:rsid w:val="004F2CD0"/>
    <w:rsid w:val="005017D7"/>
    <w:rsid w:val="00555BC9"/>
    <w:rsid w:val="00586554"/>
    <w:rsid w:val="005E3855"/>
    <w:rsid w:val="005F17B6"/>
    <w:rsid w:val="00674DEA"/>
    <w:rsid w:val="006815F3"/>
    <w:rsid w:val="006B37B4"/>
    <w:rsid w:val="006B57C7"/>
    <w:rsid w:val="006C5598"/>
    <w:rsid w:val="00717E98"/>
    <w:rsid w:val="0078124D"/>
    <w:rsid w:val="007F4F17"/>
    <w:rsid w:val="0084386E"/>
    <w:rsid w:val="008D1FA2"/>
    <w:rsid w:val="00927E10"/>
    <w:rsid w:val="00974C80"/>
    <w:rsid w:val="00993441"/>
    <w:rsid w:val="00A53DFA"/>
    <w:rsid w:val="00A6262C"/>
    <w:rsid w:val="00A73E97"/>
    <w:rsid w:val="00AB0ADD"/>
    <w:rsid w:val="00AB484E"/>
    <w:rsid w:val="00BF12D2"/>
    <w:rsid w:val="00C031B3"/>
    <w:rsid w:val="00C8207E"/>
    <w:rsid w:val="00C8657D"/>
    <w:rsid w:val="00D41BCF"/>
    <w:rsid w:val="00D47D16"/>
    <w:rsid w:val="00DB5A00"/>
    <w:rsid w:val="00DC0692"/>
    <w:rsid w:val="00EF50DA"/>
    <w:rsid w:val="00F477D6"/>
    <w:rsid w:val="00FD3137"/>
    <w:rsid w:val="00FE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84D0"/>
  <w15:docId w15:val="{C098713A-98EB-4A5F-8BC7-D1AAC289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overflowPunct w:val="0"/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8D062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E1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1DB7"/>
  </w:style>
  <w:style w:type="character" w:customStyle="1" w:styleId="TematkomentarzaZnak">
    <w:name w:val="Temat komentarza Znak"/>
    <w:link w:val="Tematkomentarza"/>
    <w:uiPriority w:val="99"/>
    <w:semiHidden/>
    <w:qFormat/>
    <w:rsid w:val="005E1DB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5E1DB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4016BC"/>
    <w:rPr>
      <w:sz w:val="16"/>
    </w:rPr>
  </w:style>
  <w:style w:type="paragraph" w:styleId="Nagwek">
    <w:name w:val="header"/>
    <w:basedOn w:val="Normalny"/>
    <w:next w:val="Tekstpodstawowy"/>
    <w:qFormat/>
    <w:rsid w:val="009B1AE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B1AE4"/>
    <w:pPr>
      <w:spacing w:after="140"/>
    </w:pPr>
  </w:style>
  <w:style w:type="paragraph" w:styleId="Lista">
    <w:name w:val="List"/>
    <w:basedOn w:val="Tekstpodstawowy"/>
    <w:rsid w:val="009B1AE4"/>
  </w:style>
  <w:style w:type="paragraph" w:styleId="Legenda">
    <w:name w:val="caption"/>
    <w:basedOn w:val="Normalny"/>
    <w:qFormat/>
    <w:rsid w:val="004016B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9B1AE4"/>
    <w:pPr>
      <w:suppressLineNumbers/>
    </w:pPr>
  </w:style>
  <w:style w:type="paragraph" w:customStyle="1" w:styleId="Legenda1">
    <w:name w:val="Legenda1"/>
    <w:basedOn w:val="Normalny"/>
    <w:qFormat/>
    <w:rsid w:val="009B1AE4"/>
    <w:pPr>
      <w:suppressLineNumbers/>
      <w:spacing w:before="120" w:after="120"/>
    </w:pPr>
    <w:rPr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1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E1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1D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016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757B5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57B5"/>
    <w:rPr>
      <w:rFonts w:cs="Mangal"/>
      <w:sz w:val="22"/>
      <w:szCs w:val="20"/>
    </w:rPr>
  </w:style>
  <w:style w:type="paragraph" w:styleId="Poprawka">
    <w:name w:val="Revision"/>
    <w:hidden/>
    <w:uiPriority w:val="99"/>
    <w:semiHidden/>
    <w:rsid w:val="003A18C4"/>
    <w:rPr>
      <w:rFonts w:cs="Mang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DBBAD-C386-4825-A465-802422CB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2022-10-11T12:06:00Z</cp:lastPrinted>
  <dcterms:created xsi:type="dcterms:W3CDTF">2022-10-11T12:07:00Z</dcterms:created>
  <dcterms:modified xsi:type="dcterms:W3CDTF">2022-10-12T05:51:00Z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